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3B4AF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6B2BA6FD" w14:textId="77777777" w:rsidR="00CB00D3" w:rsidRDefault="00CB00D3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04B8EF2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1A63518A" w14:textId="70579860" w:rsidR="00523A3D" w:rsidRDefault="002316E3" w:rsidP="002316E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  <w:r w:rsidRPr="002316E3">
        <w:rPr>
          <w:rFonts w:asciiTheme="minorHAnsi" w:hAnsiTheme="minorHAnsi" w:cstheme="minorHAnsi"/>
          <w:b/>
          <w:szCs w:val="19"/>
        </w:rPr>
        <w:t>Rizikové indikátory k možným porušeniam zákona o ochrane hospodárskej súťaže</w:t>
      </w:r>
      <w:r>
        <w:rPr>
          <w:rStyle w:val="Odkaznapoznmkupodiarou"/>
          <w:rFonts w:cstheme="minorHAnsi"/>
          <w:b/>
          <w:szCs w:val="19"/>
        </w:rPr>
        <w:footnoteReference w:id="2"/>
      </w:r>
    </w:p>
    <w:p w14:paraId="214A3BB4" w14:textId="77777777" w:rsidR="002316E3" w:rsidRDefault="002316E3" w:rsidP="002316E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789B451B" w14:textId="77777777" w:rsidR="002316E3" w:rsidRP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 w:rsidRPr="002316E3">
        <w:rPr>
          <w:rFonts w:asciiTheme="minorHAnsi" w:hAnsiTheme="minorHAnsi" w:cstheme="minorHAnsi"/>
          <w:szCs w:val="19"/>
        </w:rPr>
        <w:t xml:space="preserve">Rizikové indikátory, ktoré sú ďalej uvedené, neznamenajú sami o sebe dôkaz o porušení hospodárskej súťaže, alebo porušenia ZVO. Sú však situáciami, ktoré zvyšujú pravdepodobnosť, že v rámci daného zadávania zákazky mohlo dôjsť k protiprávnemu konaniu. Pokiaľ určitý rizikový indikátor sám o sebe znamená porušenie ZVO, nepotvrdenie skutočnosti o porušení hospodárskej súťaže nemá vplyv na konštatovanie o porušení ZVO. Tento zoznam nie je vyčerpávajúcim súhrnom všetkých rizikových situácií. </w:t>
      </w:r>
    </w:p>
    <w:p w14:paraId="5C9C5A28" w14:textId="77777777" w:rsid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77B721BA" w14:textId="77777777" w:rsidR="002316E3" w:rsidRP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 w:rsidRPr="002316E3">
        <w:rPr>
          <w:rFonts w:asciiTheme="minorHAnsi" w:hAnsiTheme="minorHAnsi" w:cstheme="minorHAnsi"/>
          <w:szCs w:val="19"/>
        </w:rPr>
        <w:t xml:space="preserve">Odporúčame prijímateľovi resp. osobám, ktoré poveril výkonom VO a tiež členom komisie oboznámiť sa s rizikovými indikátormi a ďalšie činnosti  vykonávať s ohľadom na dostatočné využitie tejto vedomosti. </w:t>
      </w:r>
    </w:p>
    <w:p w14:paraId="753B9515" w14:textId="77777777" w:rsid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7E11C04" w14:textId="4795E5C4" w:rsid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 w:rsidRPr="002316E3">
        <w:rPr>
          <w:rFonts w:asciiTheme="minorHAnsi" w:hAnsiTheme="minorHAnsi" w:cstheme="minorHAnsi"/>
          <w:szCs w:val="19"/>
        </w:rPr>
        <w:t>Upozorňujeme prijímateľa, že potvrdenie porušenia zákona o ochrane hospodárskej súťaže môže predstavovať prekážku v ďalšom spolufinancovaní predmetného verejného obstarávania zo strany poskytovateľa.</w:t>
      </w:r>
    </w:p>
    <w:p w14:paraId="09D33DB2" w14:textId="77777777" w:rsid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07F27AE8" w14:textId="1430DAD0" w:rsidR="002316E3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t>Zoznam rizikových indikátorov:</w:t>
      </w:r>
    </w:p>
    <w:p w14:paraId="1EAAA962" w14:textId="77777777" w:rsidR="0013284C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tbl>
      <w:tblPr>
        <w:tblStyle w:val="Deloittetable1"/>
        <w:tblW w:w="0" w:type="auto"/>
        <w:tblBorders>
          <w:left w:val="single" w:sz="4" w:space="0" w:color="92D400"/>
          <w:right w:val="single" w:sz="4" w:space="0" w:color="92D400"/>
          <w:insideV w:val="single" w:sz="4" w:space="0" w:color="92D400"/>
        </w:tblBorders>
        <w:tblLook w:val="04A0" w:firstRow="1" w:lastRow="0" w:firstColumn="1" w:lastColumn="0" w:noHBand="0" w:noVBand="1"/>
      </w:tblPr>
      <w:tblGrid>
        <w:gridCol w:w="454"/>
        <w:gridCol w:w="4394"/>
        <w:gridCol w:w="4278"/>
      </w:tblGrid>
      <w:tr w:rsidR="0013284C" w14:paraId="6FEC8631" w14:textId="77777777" w:rsidTr="001328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270ABE72" w14:textId="4906C040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P.č.</w:t>
            </w:r>
          </w:p>
        </w:tc>
        <w:tc>
          <w:tcPr>
            <w:tcW w:w="4394" w:type="dxa"/>
            <w:vAlign w:val="center"/>
          </w:tcPr>
          <w:p w14:paraId="6238E07F" w14:textId="2DD3DAF1" w:rsidR="0013284C" w:rsidRDefault="0013284C" w:rsidP="0013284C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 w:rsidRPr="0013284C">
              <w:rPr>
                <w:rFonts w:asciiTheme="minorHAnsi" w:hAnsiTheme="minorHAnsi" w:cstheme="minorHAnsi"/>
                <w:szCs w:val="19"/>
              </w:rPr>
              <w:t>Názov rizikového indikátora</w:t>
            </w:r>
          </w:p>
        </w:tc>
        <w:tc>
          <w:tcPr>
            <w:tcW w:w="4278" w:type="dxa"/>
            <w:vAlign w:val="center"/>
          </w:tcPr>
          <w:p w14:paraId="3B09541C" w14:textId="7743A97B" w:rsidR="0013284C" w:rsidRDefault="0013284C" w:rsidP="0013284C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 w:rsidRPr="0013284C">
              <w:rPr>
                <w:rFonts w:asciiTheme="minorHAnsi" w:hAnsiTheme="minorHAnsi" w:cstheme="minorHAnsi"/>
                <w:szCs w:val="19"/>
              </w:rPr>
              <w:t>Popis rizikového indikátora</w:t>
            </w:r>
          </w:p>
        </w:tc>
      </w:tr>
      <w:tr w:rsidR="0013284C" w14:paraId="023F4ADA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5FE505B4" w14:textId="1BB242BC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4394" w:type="dxa"/>
            <w:vAlign w:val="center"/>
          </w:tcPr>
          <w:p w14:paraId="7018A6A0" w14:textId="3B91425B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Rotácia úspešných uchádzačov podľa regiónu, typu služby, tovaru alebo práce</w:t>
            </w:r>
          </w:p>
        </w:tc>
        <w:tc>
          <w:tcPr>
            <w:tcW w:w="4278" w:type="dxa"/>
            <w:vAlign w:val="center"/>
          </w:tcPr>
          <w:p w14:paraId="7CBD38F7" w14:textId="48089193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Zo skupiny uchádzačov podávajúcich ponuky, ktorej zloženie je pri viacerých súťažiach takmer rovnaké, je ako úspešný vyhodnotený vždy iný uchádzač, pričom úspešnosť je možné odvodiť od záujmu realizovať zákazku v určitom regióne, alebo v rámci určitého typu služby, tovaru  alebo práce a pod.</w:t>
            </w:r>
          </w:p>
        </w:tc>
      </w:tr>
      <w:tr w:rsidR="0013284C" w14:paraId="70EA7E2F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51274F0E" w14:textId="20B6F9EB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4394" w:type="dxa"/>
            <w:vAlign w:val="center"/>
          </w:tcPr>
          <w:p w14:paraId="6C10BF53" w14:textId="5958DBDB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Neúspešný uchádzač je zazmluvnený úspešným uchádzačom ako subdodávateľ</w:t>
            </w:r>
          </w:p>
        </w:tc>
        <w:tc>
          <w:tcPr>
            <w:tcW w:w="4278" w:type="dxa"/>
            <w:vAlign w:val="center"/>
          </w:tcPr>
          <w:p w14:paraId="5988D1EE" w14:textId="5CB145DF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Pri kontrole </w:t>
            </w:r>
            <w:ins w:id="0" w:author="Tomáš Viglaš" w:date="2016-10-28T14:00:00Z">
              <w:r w:rsidR="005E44E5" w:rsidRPr="005E44E5">
                <w:rPr>
                  <w:rFonts w:asciiTheme="minorHAnsi" w:hAnsiTheme="minorHAnsi" w:cstheme="minorHAnsi"/>
                  <w:i/>
                  <w:szCs w:val="19"/>
                </w:rPr>
                <w:t>poskytovateľ</w:t>
              </w:r>
            </w:ins>
            <w:del w:id="1" w:author="Tomáš Viglaš" w:date="2016-10-28T14:00:00Z">
              <w:r w:rsidRPr="0013284C" w:rsidDel="005E44E5">
                <w:rPr>
                  <w:rFonts w:asciiTheme="minorHAnsi" w:hAnsiTheme="minorHAnsi" w:cstheme="minorHAnsi"/>
                  <w:i/>
                  <w:szCs w:val="19"/>
                </w:rPr>
                <w:delText>RO</w:delText>
              </w:r>
            </w:del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zistí skutočnosť, že s uchádzačom, ktorý bol v súťaži vyhodnotený ako neúspešný, uzavrel úspešný uchádzač v rámci plnenia predmetnej zákazky dodávateľskú zmluvu.</w:t>
            </w:r>
          </w:p>
        </w:tc>
      </w:tr>
      <w:tr w:rsidR="005E44E5" w14:paraId="5749EE4E" w14:textId="77777777" w:rsidTr="0013284C">
        <w:trPr>
          <w:ins w:id="2" w:author="Tomáš Viglaš" w:date="2016-10-28T14:00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70C43081" w14:textId="4A480C77" w:rsidR="005E44E5" w:rsidRDefault="005E44E5" w:rsidP="0013284C">
            <w:pPr>
              <w:autoSpaceDE w:val="0"/>
              <w:autoSpaceDN w:val="0"/>
              <w:adjustRightInd w:val="0"/>
              <w:jc w:val="center"/>
              <w:rPr>
                <w:ins w:id="3" w:author="Tomáš Viglaš" w:date="2016-10-28T14:00:00Z"/>
                <w:rFonts w:asciiTheme="minorHAnsi" w:hAnsiTheme="minorHAnsi" w:cstheme="minorHAnsi"/>
                <w:szCs w:val="19"/>
              </w:rPr>
            </w:pPr>
            <w:ins w:id="4" w:author="Tomáš Viglaš" w:date="2016-10-28T14:00:00Z">
              <w:r>
                <w:rPr>
                  <w:rFonts w:asciiTheme="minorHAnsi" w:hAnsiTheme="minorHAnsi" w:cstheme="minorHAnsi"/>
                  <w:szCs w:val="19"/>
                </w:rPr>
                <w:t xml:space="preserve">3. </w:t>
              </w:r>
            </w:ins>
          </w:p>
        </w:tc>
        <w:tc>
          <w:tcPr>
            <w:tcW w:w="4394" w:type="dxa"/>
            <w:vAlign w:val="center"/>
          </w:tcPr>
          <w:p w14:paraId="3185BB53" w14:textId="5E788467" w:rsidR="005E44E5" w:rsidRPr="0013284C" w:rsidRDefault="005E44E5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5" w:author="Tomáš Viglaš" w:date="2016-10-28T14:00:00Z"/>
                <w:rFonts w:asciiTheme="minorHAnsi" w:hAnsiTheme="minorHAnsi" w:cstheme="minorHAnsi"/>
                <w:i/>
                <w:szCs w:val="19"/>
              </w:rPr>
            </w:pPr>
            <w:ins w:id="6" w:author="Tomáš Viglaš" w:date="2016-10-28T14:01:00Z">
              <w:r w:rsidRPr="005E44E5">
                <w:rPr>
                  <w:rFonts w:asciiTheme="minorHAnsi" w:hAnsiTheme="minorHAnsi" w:cstheme="minorHAnsi"/>
                  <w:i/>
                  <w:szCs w:val="19"/>
                </w:rPr>
                <w:t>Uchádzači využívajú v preukazovaní podmienok účasti finančné zdroje a odborné kapacity tých istých tretích osôb, resp. ako subdodávatelia sú identifikované tie isté subjekty</w:t>
              </w:r>
            </w:ins>
          </w:p>
        </w:tc>
        <w:tc>
          <w:tcPr>
            <w:tcW w:w="4278" w:type="dxa"/>
            <w:vAlign w:val="center"/>
          </w:tcPr>
          <w:p w14:paraId="6CCC146C" w14:textId="77777777" w:rsidR="005E44E5" w:rsidRPr="005E44E5" w:rsidRDefault="005E44E5" w:rsidP="005E44E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7" w:author="Tomáš Viglaš" w:date="2016-10-28T14:01:00Z"/>
                <w:rFonts w:asciiTheme="minorHAnsi" w:hAnsiTheme="minorHAnsi" w:cstheme="minorHAnsi"/>
                <w:i/>
                <w:szCs w:val="19"/>
              </w:rPr>
            </w:pPr>
            <w:ins w:id="8" w:author="Tomáš Viglaš" w:date="2016-10-28T14:01:00Z">
              <w:r w:rsidRPr="005E44E5">
                <w:rPr>
                  <w:rFonts w:asciiTheme="minorHAnsi" w:hAnsiTheme="minorHAnsi" w:cstheme="minorHAnsi"/>
                  <w:i/>
                  <w:szCs w:val="19"/>
                </w:rPr>
                <w:t xml:space="preserve">Pre preukazovanie splnenia podmienok účasti podľa § 33 a § 34 ZVO využívajú uchádzači kapacity iných osôb („tretích strán“) pričom tieto iné osoby sú rovnaké pri viacerých uchádzačov. </w:t>
              </w:r>
            </w:ins>
          </w:p>
          <w:p w14:paraId="72703FBB" w14:textId="6C3871A3" w:rsidR="005E44E5" w:rsidRPr="0013284C" w:rsidRDefault="005E44E5" w:rsidP="005E44E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9" w:author="Tomáš Viglaš" w:date="2016-10-28T14:00:00Z"/>
                <w:rFonts w:asciiTheme="minorHAnsi" w:hAnsiTheme="minorHAnsi" w:cstheme="minorHAnsi"/>
                <w:i/>
                <w:szCs w:val="19"/>
              </w:rPr>
            </w:pPr>
            <w:ins w:id="10" w:author="Tomáš Viglaš" w:date="2016-10-28T14:01:00Z">
              <w:r w:rsidRPr="005E44E5">
                <w:rPr>
                  <w:rFonts w:asciiTheme="minorHAnsi" w:hAnsiTheme="minorHAnsi" w:cstheme="minorHAnsi"/>
                  <w:i/>
                  <w:szCs w:val="19"/>
                </w:rPr>
                <w:t>Viacerí uchádzači majú v rámci svojich ponúk identifikovaných rovnakých subdodávateľov.</w:t>
              </w:r>
            </w:ins>
          </w:p>
        </w:tc>
      </w:tr>
      <w:tr w:rsidR="0013284C" w14:paraId="7C1130AD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F7D266" w14:textId="051C79AF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del w:id="11" w:author="Tomáš Viglaš" w:date="2016-10-28T14:01:00Z">
              <w:r w:rsidDel="005E44E5">
                <w:rPr>
                  <w:rFonts w:asciiTheme="minorHAnsi" w:hAnsiTheme="minorHAnsi" w:cstheme="minorHAnsi"/>
                  <w:szCs w:val="19"/>
                </w:rPr>
                <w:delText>3</w:delText>
              </w:r>
            </w:del>
            <w:ins w:id="12" w:author="Tomáš Viglaš" w:date="2016-10-28T14:01:00Z">
              <w:r w:rsidR="005E44E5">
                <w:rPr>
                  <w:rFonts w:asciiTheme="minorHAnsi" w:hAnsiTheme="minorHAnsi" w:cstheme="minorHAnsi"/>
                  <w:szCs w:val="19"/>
                </w:rPr>
                <w:t>4</w:t>
              </w:r>
            </w:ins>
            <w:r>
              <w:rPr>
                <w:rFonts w:asciiTheme="minorHAnsi" w:hAnsiTheme="minorHAnsi" w:cstheme="minorHAnsi"/>
                <w:szCs w:val="19"/>
              </w:rPr>
              <w:t>.</w:t>
            </w:r>
          </w:p>
        </w:tc>
        <w:tc>
          <w:tcPr>
            <w:tcW w:w="4394" w:type="dxa"/>
            <w:vAlign w:val="center"/>
          </w:tcPr>
          <w:p w14:paraId="344F80AD" w14:textId="753DCB4E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Medzi uchádzačmi je majetkové alebo osobné prepojenie</w:t>
            </w:r>
          </w:p>
        </w:tc>
        <w:tc>
          <w:tcPr>
            <w:tcW w:w="4278" w:type="dxa"/>
            <w:vAlign w:val="center"/>
          </w:tcPr>
          <w:p w14:paraId="69083CCB" w14:textId="4C636594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Medzi úspešným uchádzačom a iným uchádzačom je majetkové alebo osobné prepojenie, </w:t>
            </w:r>
            <w:ins w:id="13" w:author="Tomáš Viglaš" w:date="2016-10-28T14:01:00Z">
              <w:r w:rsidR="005E44E5">
                <w:rPr>
                  <w:rFonts w:asciiTheme="minorHAnsi" w:hAnsiTheme="minorHAnsi" w:cstheme="minorHAnsi"/>
                  <w:i/>
                  <w:szCs w:val="19"/>
                </w:rPr>
                <w:t>(</w:t>
              </w:r>
            </w:ins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napr. štatutár úspešného uchádzača a štatutár neúspešného uchádzača sú spoločne štatutármi aj v inom subjekte, </w:t>
            </w:r>
            <w:ins w:id="14" w:author="Tomáš Viglaš" w:date="2016-10-28T14:01:00Z">
              <w:r w:rsidR="005E44E5">
                <w:rPr>
                  <w:rFonts w:asciiTheme="minorHAnsi" w:hAnsiTheme="minorHAnsi" w:cstheme="minorHAnsi"/>
                  <w:i/>
                  <w:szCs w:val="19"/>
                </w:rPr>
                <w:t>(</w:t>
              </w:r>
            </w:ins>
            <w:r w:rsidRPr="0013284C">
              <w:rPr>
                <w:rFonts w:asciiTheme="minorHAnsi" w:hAnsiTheme="minorHAnsi" w:cstheme="minorHAnsi"/>
                <w:i/>
                <w:szCs w:val="19"/>
              </w:rPr>
              <w:t>ktorý mohol alebo aj nemusel predložiť ponuku</w:t>
            </w:r>
            <w:ins w:id="15" w:author="Tomáš Viglaš" w:date="2016-10-28T14:01:00Z">
              <w:r w:rsidR="005E44E5">
                <w:rPr>
                  <w:rFonts w:asciiTheme="minorHAnsi" w:hAnsiTheme="minorHAnsi" w:cstheme="minorHAnsi"/>
                  <w:i/>
                  <w:szCs w:val="19"/>
                </w:rPr>
                <w:t>))</w:t>
              </w:r>
            </w:ins>
            <w:r w:rsidRPr="0013284C">
              <w:rPr>
                <w:rFonts w:asciiTheme="minorHAnsi" w:hAnsiTheme="minorHAnsi" w:cstheme="minorHAnsi"/>
                <w:i/>
                <w:szCs w:val="19"/>
              </w:rPr>
              <w:t>.</w:t>
            </w:r>
          </w:p>
        </w:tc>
      </w:tr>
      <w:tr w:rsidR="005E44E5" w14:paraId="236661C7" w14:textId="77777777" w:rsidTr="0013284C">
        <w:trPr>
          <w:ins w:id="16" w:author="Tomáš Viglaš" w:date="2016-10-28T14:02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4EBF892D" w14:textId="27F139F2" w:rsidR="005E44E5" w:rsidDel="005E44E5" w:rsidRDefault="005E44E5" w:rsidP="0013284C">
            <w:pPr>
              <w:autoSpaceDE w:val="0"/>
              <w:autoSpaceDN w:val="0"/>
              <w:adjustRightInd w:val="0"/>
              <w:jc w:val="center"/>
              <w:rPr>
                <w:ins w:id="17" w:author="Tomáš Viglaš" w:date="2016-10-28T14:02:00Z"/>
                <w:rFonts w:asciiTheme="minorHAnsi" w:hAnsiTheme="minorHAnsi" w:cstheme="minorHAnsi"/>
                <w:szCs w:val="19"/>
              </w:rPr>
            </w:pPr>
            <w:ins w:id="18" w:author="Tomáš Viglaš" w:date="2016-10-28T14:03:00Z">
              <w:r>
                <w:rPr>
                  <w:rFonts w:asciiTheme="minorHAnsi" w:hAnsiTheme="minorHAnsi" w:cstheme="minorHAnsi"/>
                  <w:szCs w:val="19"/>
                </w:rPr>
                <w:t>5.</w:t>
              </w:r>
            </w:ins>
          </w:p>
        </w:tc>
        <w:tc>
          <w:tcPr>
            <w:tcW w:w="4394" w:type="dxa"/>
            <w:vAlign w:val="center"/>
          </w:tcPr>
          <w:p w14:paraId="24FE5373" w14:textId="2A49994F" w:rsidR="005E44E5" w:rsidRPr="0013284C" w:rsidRDefault="005E44E5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9" w:author="Tomáš Viglaš" w:date="2016-10-28T14:02:00Z"/>
                <w:rFonts w:asciiTheme="minorHAnsi" w:hAnsiTheme="minorHAnsi" w:cstheme="minorHAnsi"/>
                <w:i/>
                <w:szCs w:val="19"/>
              </w:rPr>
            </w:pPr>
            <w:ins w:id="20" w:author="Tomáš Viglaš" w:date="2016-10-28T14:02:00Z">
              <w:r w:rsidRPr="005E44E5">
                <w:rPr>
                  <w:rFonts w:asciiTheme="minorHAnsi" w:hAnsiTheme="minorHAnsi" w:cstheme="minorHAnsi"/>
                  <w:i/>
                  <w:szCs w:val="19"/>
                </w:rPr>
                <w:t>Niektorí uchádzači predkladajú opätovne svoju ponuku, avšak nikdy nie sú úspešní</w:t>
              </w:r>
            </w:ins>
          </w:p>
        </w:tc>
        <w:tc>
          <w:tcPr>
            <w:tcW w:w="4278" w:type="dxa"/>
            <w:vAlign w:val="center"/>
          </w:tcPr>
          <w:p w14:paraId="4BD41CEC" w14:textId="00BC3AA3" w:rsidR="005E44E5" w:rsidRPr="0013284C" w:rsidRDefault="005E44E5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1" w:author="Tomáš Viglaš" w:date="2016-10-28T14:02:00Z"/>
                <w:rFonts w:asciiTheme="minorHAnsi" w:hAnsiTheme="minorHAnsi" w:cstheme="minorHAnsi"/>
                <w:i/>
                <w:szCs w:val="19"/>
              </w:rPr>
            </w:pPr>
            <w:ins w:id="22" w:author="Tomáš Viglaš" w:date="2016-10-28T14:02:00Z">
              <w:r w:rsidRPr="005E44E5">
                <w:rPr>
                  <w:rFonts w:asciiTheme="minorHAnsi" w:hAnsiTheme="minorHAnsi" w:cstheme="minorHAnsi"/>
                  <w:i/>
                  <w:szCs w:val="19"/>
                </w:rPr>
                <w:t>Vo viacerých súťažiach je možné identifikovať rovnakého uchádzača, ktorý sa súťaží vždy zúčastňuje, ale nikdy nie je úspešný.</w:t>
              </w:r>
            </w:ins>
          </w:p>
        </w:tc>
      </w:tr>
      <w:tr w:rsidR="005E44E5" w14:paraId="25187F50" w14:textId="77777777" w:rsidTr="0013284C">
        <w:trPr>
          <w:ins w:id="23" w:author="Tomáš Viglaš" w:date="2016-10-28T14:02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1DC78DDB" w14:textId="6C48B1B5" w:rsidR="005E44E5" w:rsidDel="005E44E5" w:rsidRDefault="005E44E5" w:rsidP="0013284C">
            <w:pPr>
              <w:autoSpaceDE w:val="0"/>
              <w:autoSpaceDN w:val="0"/>
              <w:adjustRightInd w:val="0"/>
              <w:jc w:val="center"/>
              <w:rPr>
                <w:ins w:id="24" w:author="Tomáš Viglaš" w:date="2016-10-28T14:02:00Z"/>
                <w:rFonts w:asciiTheme="minorHAnsi" w:hAnsiTheme="minorHAnsi" w:cstheme="minorHAnsi"/>
                <w:szCs w:val="19"/>
              </w:rPr>
            </w:pPr>
            <w:ins w:id="25" w:author="Tomáš Viglaš" w:date="2016-10-28T14:05:00Z">
              <w:r>
                <w:rPr>
                  <w:rFonts w:asciiTheme="minorHAnsi" w:hAnsiTheme="minorHAnsi" w:cstheme="minorHAnsi"/>
                  <w:szCs w:val="19"/>
                </w:rPr>
                <w:t>6.</w:t>
              </w:r>
            </w:ins>
          </w:p>
        </w:tc>
        <w:tc>
          <w:tcPr>
            <w:tcW w:w="4394" w:type="dxa"/>
            <w:vAlign w:val="center"/>
          </w:tcPr>
          <w:p w14:paraId="0B99D258" w14:textId="7986FFE0" w:rsidR="005E44E5" w:rsidRPr="0013284C" w:rsidRDefault="005E44E5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6" w:author="Tomáš Viglaš" w:date="2016-10-28T14:02:00Z"/>
                <w:rFonts w:asciiTheme="minorHAnsi" w:hAnsiTheme="minorHAnsi" w:cstheme="minorHAnsi"/>
                <w:i/>
                <w:szCs w:val="19"/>
              </w:rPr>
            </w:pPr>
            <w:ins w:id="27" w:author="Tomáš Viglaš" w:date="2016-10-28T14:03:00Z">
              <w:r w:rsidRPr="005E44E5">
                <w:rPr>
                  <w:rFonts w:asciiTheme="minorHAnsi" w:hAnsiTheme="minorHAnsi" w:cstheme="minorHAnsi"/>
                  <w:i/>
                  <w:szCs w:val="19"/>
                </w:rPr>
                <w:t>Dvaja alebo viacerí uchádzači predkladajú spoločnú ponuku (ako skupina dodávateľov), avšak aspoň jeden z nich je dostatočne kvalifikovaný aby mohol podať ponuku sám</w:t>
              </w:r>
            </w:ins>
          </w:p>
        </w:tc>
        <w:tc>
          <w:tcPr>
            <w:tcW w:w="4278" w:type="dxa"/>
            <w:vAlign w:val="center"/>
          </w:tcPr>
          <w:p w14:paraId="27272DE5" w14:textId="48AF8CB8" w:rsidR="005E44E5" w:rsidRPr="0013284C" w:rsidRDefault="005E44E5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8" w:author="Tomáš Viglaš" w:date="2016-10-28T14:02:00Z"/>
                <w:rFonts w:asciiTheme="minorHAnsi" w:hAnsiTheme="minorHAnsi" w:cstheme="minorHAnsi"/>
                <w:i/>
                <w:szCs w:val="19"/>
              </w:rPr>
            </w:pPr>
            <w:ins w:id="29" w:author="Tomáš Viglaš" w:date="2016-10-28T14:03:00Z">
              <w:r w:rsidRPr="005E44E5">
                <w:rPr>
                  <w:rFonts w:asciiTheme="minorHAnsi" w:hAnsiTheme="minorHAnsi" w:cstheme="minorHAnsi"/>
                  <w:i/>
                  <w:szCs w:val="19"/>
                </w:rPr>
                <w:t>V súťaži je identifikovaný dodávateľ, o ktorom je všeobecne známe, že je kvalifikovaný podať ponuku aj bez vytvorenia skupiny dodávateľov, napriek tomu sa súťaže zúčastňuje v rámci spoločnej ponuky dvoch alebo viacerých dodávateľov</w:t>
              </w:r>
            </w:ins>
          </w:p>
        </w:tc>
      </w:tr>
      <w:tr w:rsidR="0013284C" w14:paraId="031A9030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3A85637F" w14:textId="2A4D19B4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del w:id="30" w:author="Tomáš Viglaš" w:date="2016-10-28T14:02:00Z">
              <w:r w:rsidDel="005E44E5">
                <w:rPr>
                  <w:rFonts w:asciiTheme="minorHAnsi" w:hAnsiTheme="minorHAnsi" w:cstheme="minorHAnsi"/>
                  <w:szCs w:val="19"/>
                </w:rPr>
                <w:delText>4</w:delText>
              </w:r>
            </w:del>
            <w:ins w:id="31" w:author="Tomáš Viglaš" w:date="2016-10-28T14:05:00Z">
              <w:r w:rsidR="005E44E5">
                <w:rPr>
                  <w:rFonts w:asciiTheme="minorHAnsi" w:hAnsiTheme="minorHAnsi" w:cstheme="minorHAnsi"/>
                  <w:szCs w:val="19"/>
                </w:rPr>
                <w:t>7</w:t>
              </w:r>
            </w:ins>
            <w:r>
              <w:rPr>
                <w:rFonts w:asciiTheme="minorHAnsi" w:hAnsiTheme="minorHAnsi" w:cstheme="minorHAnsi"/>
                <w:szCs w:val="19"/>
              </w:rPr>
              <w:t>.</w:t>
            </w:r>
          </w:p>
        </w:tc>
        <w:tc>
          <w:tcPr>
            <w:tcW w:w="4394" w:type="dxa"/>
            <w:vAlign w:val="center"/>
          </w:tcPr>
          <w:p w14:paraId="2A46C259" w14:textId="6647F0A6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Predloženie tieňovej („krycej“) ponuky</w:t>
            </w:r>
          </w:p>
        </w:tc>
        <w:tc>
          <w:tcPr>
            <w:tcW w:w="4278" w:type="dxa"/>
            <w:vAlign w:val="center"/>
          </w:tcPr>
          <w:p w14:paraId="779AA78C" w14:textId="6CC38C15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Ponuky predložili aj uchádzači, ktorí nie sú zjavne kvalifikovaní resp. ich ponuka nespĺňa základné </w:t>
            </w:r>
            <w:r w:rsidRPr="0013284C">
              <w:rPr>
                <w:rFonts w:asciiTheme="minorHAnsi" w:hAnsiTheme="minorHAnsi" w:cstheme="minorHAnsi"/>
                <w:i/>
                <w:szCs w:val="19"/>
              </w:rPr>
              <w:lastRenderedPageBreak/>
              <w:t>požiadavky určené verejným obstarávateľom.</w:t>
            </w:r>
          </w:p>
        </w:tc>
      </w:tr>
      <w:tr w:rsidR="0013284C" w14:paraId="232F7284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2D1A2B53" w14:textId="372C4209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del w:id="32" w:author="Tomáš Viglaš" w:date="2016-10-28T14:05:00Z">
              <w:r w:rsidDel="005E44E5">
                <w:rPr>
                  <w:rFonts w:asciiTheme="minorHAnsi" w:hAnsiTheme="minorHAnsi" w:cstheme="minorHAnsi"/>
                  <w:szCs w:val="19"/>
                </w:rPr>
                <w:lastRenderedPageBreak/>
                <w:delText>5</w:delText>
              </w:r>
            </w:del>
            <w:ins w:id="33" w:author="Tomáš Viglaš" w:date="2016-10-28T14:05:00Z">
              <w:r w:rsidR="005E44E5">
                <w:rPr>
                  <w:rFonts w:asciiTheme="minorHAnsi" w:hAnsiTheme="minorHAnsi" w:cstheme="minorHAnsi"/>
                  <w:szCs w:val="19"/>
                </w:rPr>
                <w:t>8</w:t>
              </w:r>
            </w:ins>
            <w:r>
              <w:rPr>
                <w:rFonts w:asciiTheme="minorHAnsi" w:hAnsiTheme="minorHAnsi" w:cstheme="minorHAnsi"/>
                <w:szCs w:val="19"/>
              </w:rPr>
              <w:t>.</w:t>
            </w:r>
          </w:p>
        </w:tc>
        <w:tc>
          <w:tcPr>
            <w:tcW w:w="4394" w:type="dxa"/>
            <w:vAlign w:val="center"/>
          </w:tcPr>
          <w:p w14:paraId="5FFCD73C" w14:textId="31DB2444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Nízky počet ponúk/žiadostí o účasť</w:t>
            </w:r>
          </w:p>
        </w:tc>
        <w:tc>
          <w:tcPr>
            <w:tcW w:w="4278" w:type="dxa"/>
            <w:vAlign w:val="center"/>
          </w:tcPr>
          <w:p w14:paraId="01D9FF9A" w14:textId="0706C3C4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V rámci súťaže bol predložený nízky počet ponúk alebo žiadostí o účasť (1 až 2).</w:t>
            </w:r>
          </w:p>
        </w:tc>
      </w:tr>
      <w:tr w:rsidR="0013284C" w14:paraId="1BA77D3B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48F4F0" w14:textId="1D973F42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del w:id="34" w:author="Tomáš Viglaš" w:date="2016-10-28T14:05:00Z">
              <w:r w:rsidDel="005E44E5">
                <w:rPr>
                  <w:rFonts w:asciiTheme="minorHAnsi" w:hAnsiTheme="minorHAnsi" w:cstheme="minorHAnsi"/>
                  <w:szCs w:val="19"/>
                </w:rPr>
                <w:delText>6</w:delText>
              </w:r>
            </w:del>
            <w:ins w:id="35" w:author="Tomáš Viglaš" w:date="2016-10-28T14:05:00Z">
              <w:r w:rsidR="005E44E5">
                <w:rPr>
                  <w:rFonts w:asciiTheme="minorHAnsi" w:hAnsiTheme="minorHAnsi" w:cstheme="minorHAnsi"/>
                  <w:szCs w:val="19"/>
                </w:rPr>
                <w:t>9</w:t>
              </w:r>
            </w:ins>
            <w:r>
              <w:rPr>
                <w:rFonts w:asciiTheme="minorHAnsi" w:hAnsiTheme="minorHAnsi" w:cstheme="minorHAnsi"/>
                <w:szCs w:val="19"/>
              </w:rPr>
              <w:t>.</w:t>
            </w:r>
          </w:p>
        </w:tc>
        <w:tc>
          <w:tcPr>
            <w:tcW w:w="4394" w:type="dxa"/>
            <w:vAlign w:val="center"/>
          </w:tcPr>
          <w:p w14:paraId="7FE99ADD" w14:textId="0942F765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Podozrivé schémy v stanovovaní cien</w:t>
            </w:r>
          </w:p>
        </w:tc>
        <w:tc>
          <w:tcPr>
            <w:tcW w:w="4278" w:type="dxa"/>
            <w:vAlign w:val="center"/>
          </w:tcPr>
          <w:p w14:paraId="1465DDDE" w14:textId="0CA0777F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ceny predložené uchádzačmi sa oproti úspešnej ponuke zvyšujú o pravidelný % prírastok ,</w:t>
            </w:r>
          </w:p>
          <w:p w14:paraId="3DE8D093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22FD4493" w14:textId="318E5F3F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na stanovenie ceny sú pri viacerých uchádzačoch použité rovnaké kalkulácie,</w:t>
            </w:r>
          </w:p>
          <w:p w14:paraId="564A1192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693C7458" w14:textId="321477F0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hodnoty všetkých predložených ponúk sú v porovnaní s predpokladanou hodnotou zákazky buď nad touto hodnotou, alebo tesne pod ňou,</w:t>
            </w:r>
          </w:p>
          <w:p w14:paraId="74801296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4F4855F8" w14:textId="08593D74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výsledná suma víťaznej ponuky je neprimerane vysoká vzhľadom na sumy, ktoré vie </w:t>
            </w:r>
            <w:ins w:id="36" w:author="Tomáš Viglaš" w:date="2016-10-28T14:05:00Z">
              <w:r w:rsidR="005E44E5">
                <w:rPr>
                  <w:rFonts w:asciiTheme="minorHAnsi" w:hAnsiTheme="minorHAnsi" w:cstheme="minorHAnsi"/>
                  <w:i/>
                  <w:szCs w:val="19"/>
                </w:rPr>
                <w:t>poskytovateľ</w:t>
              </w:r>
            </w:ins>
            <w:del w:id="37" w:author="Tomáš Viglaš" w:date="2016-10-28T14:05:00Z">
              <w:r w:rsidRPr="0013284C" w:rsidDel="005E44E5">
                <w:rPr>
                  <w:rFonts w:asciiTheme="minorHAnsi" w:hAnsiTheme="minorHAnsi" w:cstheme="minorHAnsi"/>
                  <w:i/>
                  <w:szCs w:val="19"/>
                </w:rPr>
                <w:delText>RO</w:delText>
              </w:r>
            </w:del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porovnať z verejne dostupných zdrojov alebo z vlastných databáz a zdrojov informácií o hodnotách podobných tovarov, prác a služieb,</w:t>
            </w:r>
          </w:p>
          <w:p w14:paraId="75BB3688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2516EA8E" w14:textId="2365069B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v súťaži je možné pozorovať náhly pokles ponukových cien pri vstupe uchádzača do súťaže, ktorý v predošlých podobných súťažiach nepredkladal ponuku.</w:t>
            </w:r>
          </w:p>
          <w:p w14:paraId="68769D6A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3FE6FDE8" w14:textId="3CA386C9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v prípade, že uchádzači vedia o ponukách (napr. predchádzajúce verejné obstarávanie bolo zrušené po otvorení ponúk) neúspešní uchádzači zvýšia ceny, alebo cena u väčšiny uchádzačov zostane rovnaká</w:t>
            </w:r>
          </w:p>
        </w:tc>
      </w:tr>
      <w:tr w:rsidR="0013284C" w14:paraId="0BE80B4D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037C1302" w14:textId="6297511F" w:rsidR="0013284C" w:rsidRDefault="005E44E5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ins w:id="38" w:author="Tomáš Viglaš" w:date="2016-10-28T14:06:00Z">
              <w:r>
                <w:rPr>
                  <w:rFonts w:asciiTheme="minorHAnsi" w:hAnsiTheme="minorHAnsi" w:cstheme="minorHAnsi"/>
                  <w:szCs w:val="19"/>
                </w:rPr>
                <w:t>10</w:t>
              </w:r>
            </w:ins>
            <w:del w:id="39" w:author="Tomáš Viglaš" w:date="2016-10-28T14:06:00Z">
              <w:r w:rsidR="0013284C" w:rsidDel="005E44E5">
                <w:rPr>
                  <w:rFonts w:asciiTheme="minorHAnsi" w:hAnsiTheme="minorHAnsi" w:cstheme="minorHAnsi"/>
                  <w:szCs w:val="19"/>
                </w:rPr>
                <w:delText>7</w:delText>
              </w:r>
            </w:del>
            <w:r w:rsidR="0013284C">
              <w:rPr>
                <w:rFonts w:asciiTheme="minorHAnsi" w:hAnsiTheme="minorHAnsi" w:cstheme="minorHAnsi"/>
                <w:szCs w:val="19"/>
              </w:rPr>
              <w:t>.</w:t>
            </w:r>
          </w:p>
        </w:tc>
        <w:tc>
          <w:tcPr>
            <w:tcW w:w="4394" w:type="dxa"/>
            <w:vAlign w:val="center"/>
          </w:tcPr>
          <w:p w14:paraId="49F1EDA5" w14:textId="3CA567D2" w:rsidR="003A397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40" w:author="Andrea Bergmannová" w:date="2016-10-28T15:05:00Z"/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Podozrivé indície v dokumentácii z verejného obstarávania</w:t>
            </w:r>
          </w:p>
          <w:p w14:paraId="4E297987" w14:textId="77777777" w:rsidR="003A397C" w:rsidRPr="00E152CA" w:rsidRDefault="003A397C" w:rsidP="00E152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41" w:author="Andrea Bergmannová" w:date="2016-10-28T15:05:00Z"/>
                <w:rFonts w:asciiTheme="minorHAnsi" w:hAnsiTheme="minorHAnsi" w:cstheme="minorHAnsi"/>
                <w:szCs w:val="19"/>
              </w:rPr>
            </w:pPr>
            <w:bookmarkStart w:id="42" w:name="_GoBack"/>
            <w:bookmarkEnd w:id="42"/>
          </w:p>
          <w:p w14:paraId="21274AC3" w14:textId="77777777" w:rsidR="003A397C" w:rsidRPr="00E152CA" w:rsidRDefault="003A397C" w:rsidP="00E152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43" w:author="Andrea Bergmannová" w:date="2016-10-28T15:05:00Z"/>
                <w:rFonts w:asciiTheme="minorHAnsi" w:hAnsiTheme="minorHAnsi" w:cstheme="minorHAnsi"/>
                <w:szCs w:val="19"/>
              </w:rPr>
            </w:pPr>
          </w:p>
          <w:p w14:paraId="7346BA8B" w14:textId="77777777" w:rsidR="003A397C" w:rsidRPr="00E152CA" w:rsidRDefault="003A397C" w:rsidP="00E152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44" w:author="Andrea Bergmannová" w:date="2016-10-28T15:05:00Z"/>
                <w:rFonts w:asciiTheme="minorHAnsi" w:hAnsiTheme="minorHAnsi" w:cstheme="minorHAnsi"/>
                <w:szCs w:val="19"/>
              </w:rPr>
            </w:pPr>
          </w:p>
          <w:p w14:paraId="776864F3" w14:textId="77777777" w:rsidR="003A397C" w:rsidRPr="00E152CA" w:rsidRDefault="003A397C" w:rsidP="00E152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45" w:author="Andrea Bergmannová" w:date="2016-10-28T15:05:00Z"/>
                <w:rFonts w:asciiTheme="minorHAnsi" w:hAnsiTheme="minorHAnsi" w:cstheme="minorHAnsi"/>
                <w:szCs w:val="19"/>
              </w:rPr>
            </w:pPr>
          </w:p>
          <w:p w14:paraId="3FBED042" w14:textId="77777777" w:rsidR="003A397C" w:rsidRPr="00E152CA" w:rsidRDefault="003A397C" w:rsidP="00E152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46" w:author="Andrea Bergmannová" w:date="2016-10-28T15:05:00Z"/>
                <w:rFonts w:asciiTheme="minorHAnsi" w:hAnsiTheme="minorHAnsi" w:cstheme="minorHAnsi"/>
                <w:szCs w:val="19"/>
              </w:rPr>
            </w:pPr>
          </w:p>
          <w:p w14:paraId="70CC865A" w14:textId="77777777" w:rsidR="003A397C" w:rsidRPr="00E152CA" w:rsidRDefault="003A397C" w:rsidP="00E152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47" w:author="Andrea Bergmannová" w:date="2016-10-28T15:05:00Z"/>
                <w:rFonts w:asciiTheme="minorHAnsi" w:hAnsiTheme="minorHAnsi" w:cstheme="minorHAnsi"/>
                <w:szCs w:val="19"/>
              </w:rPr>
            </w:pPr>
          </w:p>
          <w:p w14:paraId="68EAEBA1" w14:textId="77777777" w:rsidR="003A397C" w:rsidRPr="00E152CA" w:rsidRDefault="003A397C" w:rsidP="00E152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48" w:author="Andrea Bergmannová" w:date="2016-10-28T15:05:00Z"/>
                <w:rFonts w:asciiTheme="minorHAnsi" w:hAnsiTheme="minorHAnsi" w:cstheme="minorHAnsi"/>
                <w:szCs w:val="19"/>
              </w:rPr>
            </w:pPr>
          </w:p>
          <w:p w14:paraId="1F7DB92A" w14:textId="77777777" w:rsidR="003A397C" w:rsidRPr="00E152CA" w:rsidRDefault="003A397C" w:rsidP="00E152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49" w:author="Andrea Bergmannová" w:date="2016-10-28T15:05:00Z"/>
                <w:rFonts w:asciiTheme="minorHAnsi" w:hAnsiTheme="minorHAnsi" w:cstheme="minorHAnsi"/>
                <w:szCs w:val="19"/>
              </w:rPr>
            </w:pPr>
          </w:p>
          <w:p w14:paraId="57D764E5" w14:textId="77777777" w:rsidR="003A397C" w:rsidRPr="00E152CA" w:rsidRDefault="003A397C" w:rsidP="00E152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50" w:author="Andrea Bergmannová" w:date="2016-10-28T15:05:00Z"/>
                <w:rFonts w:asciiTheme="minorHAnsi" w:hAnsiTheme="minorHAnsi" w:cstheme="minorHAnsi"/>
                <w:szCs w:val="19"/>
              </w:rPr>
            </w:pPr>
          </w:p>
          <w:p w14:paraId="1683D090" w14:textId="77777777" w:rsidR="003A397C" w:rsidRPr="00E152CA" w:rsidRDefault="003A397C" w:rsidP="00E152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51" w:author="Andrea Bergmannová" w:date="2016-10-28T15:05:00Z"/>
                <w:rFonts w:asciiTheme="minorHAnsi" w:hAnsiTheme="minorHAnsi" w:cstheme="minorHAnsi"/>
                <w:szCs w:val="19"/>
              </w:rPr>
            </w:pPr>
          </w:p>
          <w:p w14:paraId="3A73BAD9" w14:textId="77777777" w:rsidR="003A397C" w:rsidRPr="00E152CA" w:rsidRDefault="003A397C" w:rsidP="00E152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52" w:author="Andrea Bergmannová" w:date="2016-10-28T15:05:00Z"/>
                <w:rFonts w:asciiTheme="minorHAnsi" w:hAnsiTheme="minorHAnsi" w:cstheme="minorHAnsi"/>
                <w:szCs w:val="19"/>
              </w:rPr>
            </w:pPr>
          </w:p>
          <w:p w14:paraId="5373F4C2" w14:textId="77777777" w:rsidR="003A397C" w:rsidRPr="00E152CA" w:rsidRDefault="003A397C" w:rsidP="00E152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53" w:author="Andrea Bergmannová" w:date="2016-10-28T15:05:00Z"/>
                <w:rFonts w:asciiTheme="minorHAnsi" w:hAnsiTheme="minorHAnsi" w:cstheme="minorHAnsi"/>
                <w:szCs w:val="19"/>
              </w:rPr>
            </w:pPr>
          </w:p>
          <w:p w14:paraId="5ED24D5F" w14:textId="77777777" w:rsidR="003A397C" w:rsidRPr="00E152CA" w:rsidRDefault="003A397C" w:rsidP="00E152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54" w:author="Andrea Bergmannová" w:date="2016-10-28T15:05:00Z"/>
                <w:rFonts w:asciiTheme="minorHAnsi" w:hAnsiTheme="minorHAnsi" w:cstheme="minorHAnsi"/>
                <w:szCs w:val="19"/>
              </w:rPr>
            </w:pPr>
          </w:p>
          <w:p w14:paraId="27234835" w14:textId="77777777" w:rsidR="003A397C" w:rsidRPr="00E152CA" w:rsidRDefault="003A397C" w:rsidP="00E152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55" w:author="Andrea Bergmannová" w:date="2016-10-28T15:05:00Z"/>
                <w:rFonts w:asciiTheme="minorHAnsi" w:hAnsiTheme="minorHAnsi" w:cstheme="minorHAnsi"/>
                <w:szCs w:val="19"/>
              </w:rPr>
            </w:pPr>
          </w:p>
          <w:p w14:paraId="166E8502" w14:textId="66598901" w:rsidR="0013284C" w:rsidRPr="00E152CA" w:rsidRDefault="0013284C" w:rsidP="00E152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4278" w:type="dxa"/>
            <w:vAlign w:val="center"/>
          </w:tcPr>
          <w:p w14:paraId="32B84F2F" w14:textId="22E43FDC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dokumenty obsahujú rovnaký rukopis, druh písma, rovnakú formu alebo boli použité rovnaké kancelárske potreby (napr. ponuky sú podpísané rovnakým atramentom, sú na rovnakom kancelárskom papieri), </w:t>
            </w:r>
          </w:p>
          <w:p w14:paraId="29729392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63C29F54" w14:textId="2E4D5196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rovnaké chyby v jednotlivých dokumentoch, napr. pravopisné chyby, tlačiarenské chyby (rovnaké šmuhy od tlačiarne), matematické chyby (rovnaké zlé výpočty),</w:t>
            </w:r>
          </w:p>
          <w:p w14:paraId="673FA66E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3C6750E0" w14:textId="5E80F1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zhodné nepravidelnosti, napr. zoradenie dokumentov do ponuky s prehodenými stranami, chybné číslovanie strán,</w:t>
            </w:r>
          </w:p>
          <w:p w14:paraId="13BC52A0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629688C6" w14:textId="0358C4FD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dokumenty v elektronickej forme ukazujú, že ich vytvorila alebo upravovala jedna osoba,</w:t>
            </w:r>
          </w:p>
          <w:p w14:paraId="7F89D175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440A073F" w14:textId="3B5BDA9C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obálky od rôznych uchádzačov majú podobné poštové pečiatky, sú zasielané z jednej pošty, majú rovnaké frankovacie značky a známky, na podacích lístkoch je rovnaký rukopis, čísla kolkov v rôznych ponukách na seba nadväzujú, </w:t>
            </w:r>
          </w:p>
          <w:p w14:paraId="4DDE56C8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4FC4C444" w14:textId="77D1D75A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niekoľko ponúk (alebo akýchkoľvek iných dokumentov, napr. žiadosti o vysvetlenie súťažných podkladov) je posielaných z rovnakej emailovej adresy, z rovnakého faxového čísla alebo naraz prostredníctvom jedného kuriéra,</w:t>
            </w:r>
          </w:p>
          <w:p w14:paraId="483FA1A3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4AAA5060" w14:textId="03B00759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dokumenty o cenových ponukách obsahujú veľký počet opráv na poslednú chvíľu ako gumovanie, </w:t>
            </w:r>
            <w:r w:rsidRPr="0013284C">
              <w:rPr>
                <w:rFonts w:asciiTheme="minorHAnsi" w:hAnsiTheme="minorHAnsi" w:cstheme="minorHAnsi"/>
                <w:i/>
                <w:szCs w:val="19"/>
              </w:rPr>
              <w:lastRenderedPageBreak/>
              <w:t>škrtanie alebo iné fyzické zmeny,</w:t>
            </w:r>
          </w:p>
          <w:p w14:paraId="131689A6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02DA4D64" w14:textId="49122D6E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ponuky jedného uchádzača obsahujú jednoznačný odkaz na ponuky ostatných konkurentov, v hlavičke sa vyskytuje faxové číslo iného uchádzača alebo využívajú hlavičkový papier konkurenta,</w:t>
            </w:r>
          </w:p>
          <w:p w14:paraId="5965BAB6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6136BC70" w14:textId="41169DD8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ponuky viacerých uchádzačov obsahujú podstatný počet rovnakých odhadov nákladov na jednotlivé položky.</w:t>
            </w:r>
          </w:p>
        </w:tc>
      </w:tr>
    </w:tbl>
    <w:p w14:paraId="3147189B" w14:textId="77777777" w:rsidR="0013284C" w:rsidRPr="002316E3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sectPr w:rsidR="0013284C" w:rsidRPr="002316E3" w:rsidSect="00F7678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1AD25E" w14:textId="77777777" w:rsidR="006B6093" w:rsidRDefault="006B6093">
      <w:r>
        <w:separator/>
      </w:r>
    </w:p>
    <w:p w14:paraId="250538F1" w14:textId="77777777" w:rsidR="006B6093" w:rsidRDefault="006B6093"/>
  </w:endnote>
  <w:endnote w:type="continuationSeparator" w:id="0">
    <w:p w14:paraId="6FA8130C" w14:textId="77777777" w:rsidR="006B6093" w:rsidRDefault="006B6093">
      <w:r>
        <w:continuationSeparator/>
      </w:r>
    </w:p>
    <w:p w14:paraId="1DEFA2B5" w14:textId="77777777" w:rsidR="006B6093" w:rsidRDefault="006B6093"/>
  </w:endnote>
  <w:endnote w:type="continuationNotice" w:id="1">
    <w:p w14:paraId="2B2C8748" w14:textId="77777777" w:rsidR="006B6093" w:rsidRDefault="006B60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A5969A" w14:textId="77777777" w:rsidR="00014562" w:rsidRDefault="00014562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FB757A" w14:textId="6DEA060F" w:rsidR="007C0933" w:rsidRDefault="007C0933" w:rsidP="007C0933">
        <w:pPr>
          <w:pStyle w:val="Hlavika"/>
          <w:rPr>
            <w:szCs w:val="16"/>
          </w:rPr>
        </w:pPr>
        <w:r>
          <w:rPr>
            <w:szCs w:val="16"/>
          </w:rPr>
          <w:t>Príručka pre verejné obstarávanie</w:t>
        </w:r>
      </w:p>
      <w:p w14:paraId="74D689AE" w14:textId="7449F521" w:rsidR="007C0933" w:rsidRDefault="007C0933" w:rsidP="007C0933">
        <w:pPr>
          <w:pStyle w:val="Hlavika"/>
          <w:rPr>
            <w:szCs w:val="16"/>
          </w:rPr>
        </w:pPr>
        <w:r>
          <w:rPr>
            <w:szCs w:val="16"/>
          </w:rPr>
          <w:t xml:space="preserve">Príloha č. 12 – </w:t>
        </w:r>
        <w:r w:rsidRPr="007C0933">
          <w:rPr>
            <w:szCs w:val="16"/>
          </w:rPr>
          <w:t>Rizikové indikátory k možným porušeniam zákona o ochrane hospodárskej súťaže</w:t>
        </w:r>
      </w:p>
      <w:p w14:paraId="57E8C206" w14:textId="61FE8660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52C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ECAC3D" w14:textId="77777777" w:rsidR="00014562" w:rsidRDefault="0001456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CAEA60" w14:textId="77777777" w:rsidR="006B6093" w:rsidRDefault="006B6093">
      <w:r>
        <w:separator/>
      </w:r>
    </w:p>
    <w:p w14:paraId="748E2DDA" w14:textId="77777777" w:rsidR="006B6093" w:rsidRDefault="006B6093"/>
  </w:footnote>
  <w:footnote w:type="continuationSeparator" w:id="0">
    <w:p w14:paraId="4F76D43C" w14:textId="77777777" w:rsidR="006B6093" w:rsidRDefault="006B6093">
      <w:r>
        <w:continuationSeparator/>
      </w:r>
    </w:p>
    <w:p w14:paraId="1CB8CF6D" w14:textId="77777777" w:rsidR="006B6093" w:rsidRDefault="006B6093"/>
  </w:footnote>
  <w:footnote w:type="continuationNotice" w:id="1">
    <w:p w14:paraId="33E7EAAD" w14:textId="77777777" w:rsidR="006B6093" w:rsidRDefault="006B6093"/>
  </w:footnote>
  <w:footnote w:id="2">
    <w:p w14:paraId="6B7D984D" w14:textId="07EE1328" w:rsidR="002316E3" w:rsidRPr="002316E3" w:rsidRDefault="002316E3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2316E3">
        <w:rPr>
          <w:sz w:val="14"/>
        </w:rPr>
        <w:t>z pohľadu možného porušenia hospodárskej súťaže podľa zákona č. 136/2001 Z.z. o ochrane hospodárskej súťaže - konkrétne  dohôd obmedzujúcich súťaž podľa §4 zákona o ochrane hospodárskej súťaže.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B79209" w14:textId="77777777" w:rsidR="00014562" w:rsidRDefault="00014562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58F33CED" w:rsidR="006D04C5" w:rsidRPr="00624DC2" w:rsidRDefault="00014562">
    <w:pPr>
      <w:pStyle w:val="Hlavika"/>
      <w:tabs>
        <w:tab w:val="left" w:pos="709"/>
      </w:tabs>
      <w:rPr>
        <w:lang w:val="en-GB"/>
      </w:rPr>
    </w:pPr>
    <w:r w:rsidRPr="002A690B">
      <w:rPr>
        <w:noProof/>
        <w:lang w:val="sk-SK" w:eastAsia="sk-SK"/>
      </w:rPr>
      <w:drawing>
        <wp:inline distT="0" distB="0" distL="0" distR="0" wp14:anchorId="0675236C" wp14:editId="7F31EA87">
          <wp:extent cx="5759450" cy="402501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2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5DEFC5" w14:textId="77777777" w:rsidR="00014562" w:rsidRDefault="0001456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5176E2"/>
    <w:multiLevelType w:val="hybridMultilevel"/>
    <w:tmpl w:val="F58EF9CC"/>
    <w:lvl w:ilvl="0" w:tplc="FBEC16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IdMacAtCleanup w:val="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drea Bergmannová">
    <w15:presenceInfo w15:providerId="None" w15:userId="Andrea Bergmann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562"/>
    <w:rsid w:val="00014F06"/>
    <w:rsid w:val="00016F9D"/>
    <w:rsid w:val="00020085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57A35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32F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284C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2F6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6E3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707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397C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0F4D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E44E5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093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18A7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3D1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0933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12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584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2E4F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2F4F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4664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0D3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1DF2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52CA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7E8AFEC"/>
  <w15:docId w15:val="{73C127E8-04FC-4D6B-8ED3-EA478CB2B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C06140-6D74-485D-A6F5-6CFB86D83C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B21286-0FE8-444F-876A-11EBBDF99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864</Words>
  <Characters>4930</Characters>
  <Application>Microsoft Office Word</Application>
  <DocSecurity>0</DocSecurity>
  <Lines>41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5783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metodika2 </cp:lastModifiedBy>
  <cp:revision>14</cp:revision>
  <cp:lastPrinted>2006-02-10T13:19:00Z</cp:lastPrinted>
  <dcterms:created xsi:type="dcterms:W3CDTF">2015-06-23T08:12:00Z</dcterms:created>
  <dcterms:modified xsi:type="dcterms:W3CDTF">2016-11-03T13:53:00Z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